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zev"/>
        <w:jc w:val="right"/>
        <w:rPr>
          <w:rStyle w:val="Text10"/>
          <w:bCs/>
          <w:szCs w:val="20"/>
        </w:rPr>
      </w:pPr>
      <w:r>
        <w:rPr>
          <w:rFonts w:cs="Arial"/>
          <w:b w:val="false"/>
          <w:sz w:val="20"/>
          <w:szCs w:val="20"/>
        </w:rPr>
        <w:t xml:space="preserve">                                     </w:t>
      </w:r>
      <w:r>
        <w:rPr>
          <w:rFonts w:cs="Arial"/>
          <w:b w:val="false"/>
          <w:sz w:val="20"/>
          <w:szCs w:val="20"/>
        </w:rPr>
        <w:tab/>
        <w:tab/>
        <w:tab/>
        <w:tab/>
      </w:r>
      <w:r>
        <w:rPr>
          <w:rStyle w:val="Text10"/>
          <w:bCs/>
          <w:szCs w:val="20"/>
        </w:rPr>
        <w:tab/>
        <w:tab/>
        <w:tab/>
      </w:r>
    </w:p>
    <w:p>
      <w:pPr>
        <w:pStyle w:val="Normal"/>
        <w:rPr/>
      </w:pPr>
      <w:r>
        <w:rPr>
          <w:rFonts w:cs="Arial"/>
          <w:b/>
          <w:sz w:val="20"/>
          <w:szCs w:val="20"/>
        </w:rPr>
        <w:t>Ředitelství silnic a dálnic ČR,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státní příspěvková organizace,</w:t>
      </w:r>
    </w:p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se sídlem: Na Pankráci 546/56, PSČ 140 00, Praha 4 – Nusle, </w:t>
      </w:r>
    </w:p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zastoupená: Ing. Janem Wohlmuthem, ředitelem Správy Liberec</w:t>
      </w:r>
    </w:p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se sídlem: Zeyerova 1310, 460 55 Liberec 1</w:t>
      </w:r>
    </w:p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IČ: 65993390, DIČ: CZ 65993390, </w:t>
      </w:r>
    </w:p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Bankovní spojení: Česká národní banka</w:t>
        <w:tab/>
        <w:tab/>
        <w:tab/>
      </w:r>
      <w:r>
        <w:rPr>
          <w:rFonts w:cs="Arial"/>
          <w:sz w:val="20"/>
        </w:rPr>
        <w:t>č.ú. 10006-15937031/0710 VS: 36200</w:t>
      </w:r>
    </w:p>
    <w:p>
      <w:pPr>
        <w:pStyle w:val="Normal"/>
        <w:numPr>
          <w:ilvl w:val="0"/>
          <w:numId w:val="0"/>
        </w:numPr>
        <w:spacing w:lineRule="atLeast" w:line="240"/>
        <w:ind w:hanging="29"/>
        <w:jc w:val="both"/>
        <w:outlineLvl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jako „Vlastník“</w:t>
      </w:r>
    </w:p>
    <w:p>
      <w:pPr>
        <w:pStyle w:val="Normal"/>
        <w:numPr>
          <w:ilvl w:val="0"/>
          <w:numId w:val="0"/>
        </w:numPr>
        <w:spacing w:lineRule="atLeast" w:line="240"/>
        <w:jc w:val="both"/>
        <w:outlineLvl w:val="0"/>
        <w:rPr>
          <w:rFonts w:cs="Arial"/>
          <w:b/>
          <w:b/>
          <w:i/>
          <w:i/>
          <w:sz w:val="20"/>
          <w:szCs w:val="20"/>
        </w:rPr>
      </w:pPr>
      <w:r>
        <w:rPr>
          <w:rFonts w:cs="Arial"/>
          <w:b/>
          <w:i/>
          <w:sz w:val="20"/>
          <w:szCs w:val="20"/>
        </w:rPr>
      </w:r>
    </w:p>
    <w:p>
      <w:pPr>
        <w:pStyle w:val="Normal"/>
        <w:numPr>
          <w:ilvl w:val="0"/>
          <w:numId w:val="0"/>
        </w:numPr>
        <w:spacing w:lineRule="atLeast" w:line="240"/>
        <w:ind w:hanging="29"/>
        <w:jc w:val="both"/>
        <w:outlineLvl w:val="0"/>
        <w:rPr>
          <w:rFonts w:cs="Arial"/>
          <w:b/>
          <w:b/>
          <w:sz w:val="20"/>
          <w:szCs w:val="20"/>
        </w:rPr>
      </w:pPr>
      <w:r>
        <w:rPr>
          <w:rFonts w:cs="Arial"/>
          <w:b/>
          <w:i/>
          <w:sz w:val="20"/>
          <w:szCs w:val="20"/>
        </w:rPr>
        <w:t>a</w:t>
      </w:r>
    </w:p>
    <w:p>
      <w:pPr>
        <w:pStyle w:val="Nzev"/>
        <w:jc w:val="right"/>
        <w:rPr>
          <w:rStyle w:val="Text10"/>
          <w:bCs/>
        </w:rPr>
      </w:pPr>
      <w:r>
        <w:rPr>
          <w:bCs/>
        </w:rPr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spacing w:lineRule="atLeast" w:line="240"/>
        <w:rPr>
          <w:rFonts w:cs="Arial"/>
          <w:sz w:val="20"/>
        </w:rPr>
      </w:pPr>
      <w:r>
        <w:rPr>
          <w:rFonts w:cs="Arial"/>
          <w:b/>
          <w:bCs/>
          <w:sz w:val="20"/>
        </w:rPr>
        <w:t>Město Nový Bor</w:t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spacing w:lineRule="atLeast" w:line="240"/>
        <w:rPr>
          <w:rFonts w:cs="Arial"/>
          <w:sz w:val="20"/>
        </w:rPr>
      </w:pPr>
      <w:r>
        <w:rPr>
          <w:rFonts w:cs="Arial"/>
          <w:sz w:val="20"/>
        </w:rPr>
        <w:t>se sídlem Náměstí Míru 1, 473 01 Nový Bor</w:t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spacing w:lineRule="atLeast" w:line="240"/>
        <w:rPr>
          <w:rFonts w:cs="Arial"/>
          <w:sz w:val="20"/>
        </w:rPr>
      </w:pPr>
      <w:r>
        <w:rPr>
          <w:rFonts w:cs="Arial"/>
          <w:sz w:val="20"/>
        </w:rPr>
        <w:t>zastoupená: Mgr. Jaromírem Dvořákem, starostou města</w:t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spacing w:lineRule="atLeast" w:line="240"/>
        <w:rPr>
          <w:rFonts w:cs="Arial"/>
          <w:sz w:val="20"/>
        </w:rPr>
      </w:pPr>
      <w:r>
        <w:rPr>
          <w:rFonts w:cs="Arial"/>
          <w:sz w:val="20"/>
        </w:rPr>
        <w:t>IČ: 002 60 771, DIČ: CZ 002 60 771</w:t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spacing w:before="0" w:after="0"/>
        <w:contextualSpacing/>
        <w:rPr>
          <w:rFonts w:cs="Arial"/>
          <w:sz w:val="20"/>
        </w:rPr>
      </w:pPr>
      <w:r>
        <w:rPr>
          <w:rFonts w:cs="Arial"/>
          <w:sz w:val="20"/>
        </w:rPr>
        <w:t>bankovní spojení: Komerční banka                                                                        č. ú.: 19-525421/0100</w:t>
      </w:r>
    </w:p>
    <w:p>
      <w:pPr>
        <w:pStyle w:val="Normal"/>
        <w:spacing w:lineRule="atLeast" w:line="24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jako „Stavebník“</w:t>
      </w:r>
    </w:p>
    <w:p>
      <w:pPr>
        <w:pStyle w:val="Normal"/>
        <w:spacing w:lineRule="atLeast" w:line="240"/>
        <w:jc w:val="both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rmal"/>
        <w:spacing w:lineRule="atLeast" w:line="240"/>
        <w:jc w:val="both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rmal"/>
        <w:spacing w:lineRule="atLeast" w:line="24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uzavřely níže uvedeného dne, měsíce a roku, v souladu s příslušnými ustanoveními zákona č. 183/2006 Sb., o územním plánování a stavebním řádu (stavební zákon) v platném znění a zákona č. 13/1997 Sb., o pozemních komunikacích v platném znění a zákona č. 219/2000 Sb., o majetku České republiky v platném znění tuto</w:t>
      </w:r>
    </w:p>
    <w:p>
      <w:pPr>
        <w:pStyle w:val="Normal"/>
        <w:spacing w:lineRule="atLeast" w:line="24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zev"/>
        <w:rPr>
          <w:rStyle w:val="Text10"/>
          <w:bCs/>
        </w:rPr>
      </w:pPr>
      <w:r>
        <w:rPr>
          <w:bCs/>
        </w:rPr>
      </w:r>
    </w:p>
    <w:p>
      <w:pPr>
        <w:pStyle w:val="Nzev"/>
        <w:rPr>
          <w:rStyle w:val="Text10"/>
          <w:bCs/>
          <w:caps/>
          <w:sz w:val="28"/>
          <w:szCs w:val="28"/>
        </w:rPr>
      </w:pPr>
      <w:r>
        <w:rPr>
          <w:rStyle w:val="Text10"/>
          <w:bCs/>
          <w:caps/>
          <w:sz w:val="28"/>
          <w:szCs w:val="28"/>
        </w:rPr>
        <w:t xml:space="preserve">SMLOUVU O PRÁVU PROVÉST STAVBU </w:t>
      </w:r>
    </w:p>
    <w:p>
      <w:pPr>
        <w:pStyle w:val="Nzev"/>
        <w:rPr>
          <w:rStyle w:val="Text10"/>
          <w:bCs/>
          <w:sz w:val="28"/>
          <w:szCs w:val="28"/>
        </w:rPr>
      </w:pPr>
      <w:r>
        <w:rPr>
          <w:rStyle w:val="Text10"/>
          <w:bCs/>
          <w:sz w:val="28"/>
          <w:szCs w:val="28"/>
        </w:rPr>
        <w:t>č. 03/2023-36210/Huk</w:t>
      </w:r>
    </w:p>
    <w:p>
      <w:pPr>
        <w:pStyle w:val="Nzev"/>
        <w:jc w:val="left"/>
        <w:rPr>
          <w:rStyle w:val="Text10"/>
          <w:bCs/>
          <w:szCs w:val="20"/>
          <w:highlight w:val="yellow"/>
        </w:rPr>
      </w:pPr>
      <w:r>
        <w:rPr>
          <w:bCs/>
          <w:szCs w:val="20"/>
          <w:highlight w:val="yellow"/>
        </w:rPr>
      </w:r>
    </w:p>
    <w:p>
      <w:pPr>
        <w:pStyle w:val="Normal"/>
        <w:jc w:val="center"/>
        <w:rPr>
          <w:rStyle w:val="Text10"/>
          <w:b/>
          <w:b/>
          <w:szCs w:val="20"/>
          <w:highlight w:val="yellow"/>
        </w:rPr>
      </w:pPr>
      <w:r>
        <w:rPr>
          <w:b/>
          <w:szCs w:val="20"/>
          <w:highlight w:val="yellow"/>
        </w:rPr>
      </w:r>
    </w:p>
    <w:p>
      <w:pPr>
        <w:pStyle w:val="Normal"/>
        <w:jc w:val="center"/>
        <w:rPr/>
      </w:pP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I.</w:t>
      </w:r>
    </w:p>
    <w:p>
      <w:pPr>
        <w:pStyle w:val="Normal"/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Úvodní prohlášení</w:t>
      </w:r>
    </w:p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ind w:left="360" w:hanging="360"/>
        <w:jc w:val="both"/>
        <w:rPr>
          <w:rFonts w:cs="Arial"/>
          <w:i/>
          <w:i/>
          <w:sz w:val="20"/>
          <w:szCs w:val="20"/>
        </w:rPr>
      </w:pPr>
      <w:r>
        <w:rPr>
          <w:rFonts w:cs="Arial"/>
          <w:sz w:val="20"/>
          <w:szCs w:val="20"/>
        </w:rPr>
        <w:t>1.</w:t>
        <w:tab/>
        <w:t>Stavebník</w:t>
      </w:r>
      <w:r>
        <w:rPr>
          <w:rFonts w:cs="Arial"/>
          <w:bCs/>
          <w:sz w:val="20"/>
          <w:szCs w:val="20"/>
        </w:rPr>
        <w:t xml:space="preserve"> je investorem cyklostezky v obci Nový Bor – Chotovice podél silnice I/9.</w:t>
      </w:r>
    </w:p>
    <w:p>
      <w:pPr>
        <w:pStyle w:val="Normal"/>
        <w:jc w:val="center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rmal"/>
        <w:jc w:val="center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rmal"/>
        <w:jc w:val="center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II.</w:t>
      </w:r>
    </w:p>
    <w:p>
      <w:pPr>
        <w:pStyle w:val="Normal"/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Právní stav v katastru nemovitostí</w:t>
      </w:r>
    </w:p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numPr>
          <w:ilvl w:val="0"/>
          <w:numId w:val="7"/>
        </w:numPr>
        <w:ind w:left="426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Vlastníkovi svědčí příslušnost hospodařit</w:t>
      </w:r>
      <w:r>
        <w:rPr>
          <w:rFonts w:cs="Arial"/>
          <w:i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 pozemkovým parcelám:</w:t>
      </w:r>
    </w:p>
    <w:p>
      <w:pPr>
        <w:pStyle w:val="Normal"/>
        <w:ind w:left="426" w:hanging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ListParagraph"/>
        <w:numPr>
          <w:ilvl w:val="0"/>
          <w:numId w:val="4"/>
        </w:num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p.</w:t>
      </w:r>
      <w:r>
        <w:rPr>
          <w:rFonts w:cs="Arial"/>
          <w:b/>
          <w:sz w:val="20"/>
          <w:szCs w:val="20"/>
        </w:rPr>
        <w:t xml:space="preserve">č. 2636/5 v k.ú Nový Bor, který je zapsán u </w:t>
      </w:r>
      <w:r>
        <w:rPr>
          <w:rFonts w:cs="Arial"/>
          <w:sz w:val="20"/>
          <w:szCs w:val="20"/>
        </w:rPr>
        <w:t xml:space="preserve">Katastrálního úřadu pro </w:t>
      </w:r>
      <w:r>
        <w:rPr>
          <w:rFonts w:cs="Arial"/>
          <w:b/>
          <w:sz w:val="20"/>
          <w:szCs w:val="20"/>
        </w:rPr>
        <w:t>Liberecký kraj</w:t>
      </w:r>
      <w:r>
        <w:rPr>
          <w:rFonts w:cs="Arial"/>
          <w:sz w:val="20"/>
          <w:szCs w:val="20"/>
        </w:rPr>
        <w:t xml:space="preserve">, Katastrálním pracoviště Česká Lípa na LV 22, obec Nový Bor a </w:t>
      </w:r>
    </w:p>
    <w:p>
      <w:pPr>
        <w:pStyle w:val="Normal"/>
        <w:ind w:left="426" w:firstLine="6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ListParagraph"/>
        <w:numPr>
          <w:ilvl w:val="0"/>
          <w:numId w:val="4"/>
        </w:num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p.</w:t>
      </w:r>
      <w:r>
        <w:rPr>
          <w:rFonts w:cs="Arial"/>
          <w:b/>
          <w:sz w:val="20"/>
          <w:szCs w:val="20"/>
        </w:rPr>
        <w:t xml:space="preserve">č. 273/1 v k.ú Chotovice u Nového Boru, který je zapsán u </w:t>
      </w:r>
      <w:r>
        <w:rPr>
          <w:rFonts w:cs="Arial"/>
          <w:sz w:val="20"/>
          <w:szCs w:val="20"/>
        </w:rPr>
        <w:t xml:space="preserve">Katastrálního úřadu pro </w:t>
      </w:r>
      <w:r>
        <w:rPr>
          <w:rFonts w:cs="Arial"/>
          <w:b/>
          <w:sz w:val="20"/>
          <w:szCs w:val="20"/>
        </w:rPr>
        <w:t>Liberecký kraj</w:t>
      </w:r>
      <w:r>
        <w:rPr>
          <w:rFonts w:cs="Arial"/>
          <w:sz w:val="20"/>
          <w:szCs w:val="20"/>
        </w:rPr>
        <w:t>, Katastrálním pracoviště Česká Lípa na LV 316, obec Chotovice</w:t>
      </w:r>
    </w:p>
    <w:p>
      <w:pPr>
        <w:pStyle w:val="Normal"/>
        <w:ind w:left="426" w:hanging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ind w:left="426" w:hanging="426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rmal"/>
        <w:jc w:val="center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III.</w:t>
      </w:r>
    </w:p>
    <w:p>
      <w:pPr>
        <w:pStyle w:val="Normal"/>
        <w:jc w:val="center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Předmět smlouvy</w:t>
      </w:r>
    </w:p>
    <w:p>
      <w:pPr>
        <w:pStyle w:val="Normal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</w:r>
    </w:p>
    <w:p>
      <w:pPr>
        <w:pStyle w:val="ListBullet"/>
        <w:numPr>
          <w:ilvl w:val="0"/>
          <w:numId w:val="0"/>
        </w:numPr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>1.</w:t>
        <w:tab/>
        <w:t xml:space="preserve">Předmětem této smlouvy je založení práva Stavebníka provést v rámci stavby </w:t>
      </w:r>
      <w:r>
        <w:rPr>
          <w:b/>
          <w:i/>
          <w:sz w:val="20"/>
          <w:szCs w:val="20"/>
        </w:rPr>
        <w:t>„Cyklostezka Lípa – Bor na kole (úsek Nový Bor – Chotovice)</w:t>
      </w:r>
      <w:del w:id="0" w:author="Dušková Alena" w:date="2023-08-14T06:53:00Z">
        <w:r>
          <w:rPr>
            <w:b/>
            <w:i/>
            <w:sz w:val="20"/>
            <w:szCs w:val="20"/>
          </w:rPr>
          <w:delText>, v obci Kamenický Šenov</w:delText>
        </w:r>
      </w:del>
      <w:r>
        <w:rPr>
          <w:b/>
          <w:i/>
          <w:sz w:val="20"/>
          <w:szCs w:val="20"/>
        </w:rPr>
        <w:t>“</w:t>
      </w:r>
      <w:r>
        <w:rPr>
          <w:sz w:val="20"/>
          <w:szCs w:val="20"/>
        </w:rPr>
        <w:t xml:space="preserve"> na pozemcích p. č. 2636/5 v k.ú. Nový Bor a 273/1 v k.ú. </w:t>
      </w:r>
      <w:del w:id="1" w:author="Dušková Alena" w:date="2023-08-14T06:53:00Z">
        <w:r>
          <w:rPr>
            <w:sz w:val="20"/>
            <w:szCs w:val="20"/>
          </w:rPr>
          <w:delText>Nový Bor</w:delText>
        </w:r>
      </w:del>
      <w:ins w:id="2" w:author="Dušková Alena" w:date="2023-08-14T06:53:00Z">
        <w:r>
          <w:rPr>
            <w:sz w:val="20"/>
            <w:szCs w:val="20"/>
          </w:rPr>
          <w:t>Chotovice u Nového Boru</w:t>
        </w:r>
      </w:ins>
      <w:r>
        <w:rPr>
          <w:sz w:val="20"/>
          <w:szCs w:val="20"/>
        </w:rPr>
        <w:t xml:space="preserve"> (dále jen dotčená nemovitost) stavbu cyklostezky. Na tuto stavbu </w:t>
      </w:r>
      <w:del w:id="3" w:author="Dušková Alena" w:date="2023-08-29T10:00:00Z">
        <w:r>
          <w:rPr>
            <w:sz w:val="20"/>
            <w:szCs w:val="20"/>
            <w:highlight w:val="yellow"/>
          </w:rPr>
          <w:delText xml:space="preserve">bylo </w:delText>
        </w:r>
      </w:del>
      <w:ins w:id="4" w:author="Dušková Alena" w:date="2023-08-29T10:00:00Z">
        <w:r>
          <w:rPr>
            <w:sz w:val="20"/>
            <w:szCs w:val="20"/>
            <w:highlight w:val="yellow"/>
          </w:rPr>
          <w:t xml:space="preserve">bude </w:t>
        </w:r>
      </w:ins>
      <w:r>
        <w:rPr>
          <w:sz w:val="20"/>
          <w:szCs w:val="20"/>
          <w:highlight w:val="yellow"/>
          <w:rPrChange w:id="0" w:author="Dušková Alena" w:date="2023-08-29T10:00:00Z">
            <w:rPr>
              <w:sz w:val="20"/>
              <w:szCs w:val="20"/>
            </w:rPr>
          </w:rPrChange>
        </w:rPr>
        <w:t>vydáno společné územní a stavební povolení</w:t>
      </w:r>
      <w:ins w:id="6" w:author="Dušková Alena" w:date="2023-08-29T10:00:00Z">
        <w:r>
          <w:rPr>
            <w:sz w:val="20"/>
            <w:szCs w:val="20"/>
          </w:rPr>
          <w:t>.</w:t>
        </w:r>
      </w:ins>
      <w:del w:id="7" w:author="Dušková Alena" w:date="2023-08-29T10:00:00Z">
        <w:r>
          <w:rPr>
            <w:sz w:val="20"/>
            <w:szCs w:val="20"/>
          </w:rPr>
          <w:delText xml:space="preserve"> </w:delText>
        </w:r>
      </w:del>
      <w:del w:id="8" w:author="Dušková Alena" w:date="2023-08-29T10:00:00Z">
        <w:commentRangeStart w:id="0"/>
        <w:r>
          <w:rPr>
            <w:sz w:val="20"/>
            <w:szCs w:val="20"/>
            <w:highlight w:val="yellow"/>
          </w:rPr>
          <w:delText>xxxxx dne xxxx, č.j. xxx.</w:delText>
        </w:r>
      </w:del>
      <w:commentRangeEnd w:id="0"/>
      <w:r>
        <w:commentReference w:id="0"/>
      </w:r>
      <w:r>
        <w:rPr>
          <w:sz w:val="20"/>
          <w:szCs w:val="20"/>
          <w:highlight w:val="yellow"/>
        </w:rPr>
      </w:r>
    </w:p>
    <w:p>
      <w:pPr>
        <w:pStyle w:val="Normal"/>
        <w:rPr>
          <w:rFonts w:cs="Arial"/>
          <w:color w:val="FF0000"/>
          <w:sz w:val="20"/>
          <w:szCs w:val="20"/>
        </w:rPr>
      </w:pPr>
      <w:r>
        <w:rPr>
          <w:rFonts w:cs="Arial"/>
          <w:color w:val="FF0000"/>
          <w:sz w:val="20"/>
          <w:szCs w:val="20"/>
        </w:rPr>
      </w:r>
    </w:p>
    <w:p>
      <w:pPr>
        <w:pStyle w:val="BodyText3"/>
        <w:numPr>
          <w:ilvl w:val="0"/>
          <w:numId w:val="1"/>
        </w:numPr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Stavba bude realizována dle projektové dokumentace stavby z 02/2023, stupeň DUSP, zakázkové číslo: 19-11-055 společností Projektová kancelář VANER, s.r.o., IČO 254 58 990, V Horkách 101/1, 460 07 Liberec 9. </w:t>
      </w:r>
    </w:p>
    <w:p>
      <w:pPr>
        <w:pStyle w:val="BodyText3"/>
        <w:numPr>
          <w:ilvl w:val="0"/>
          <w:numId w:val="1"/>
        </w:numPr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Novostavba cyklostezky Nový Bor – Chotovice, která je navržena jako pokračování předchozí etapy, jsou dotčeny stavební objekty </w:t>
      </w:r>
      <w:r>
        <w:rPr>
          <w:rFonts w:cs="Arial" w:ascii="Arial" w:hAnsi="Arial"/>
          <w:b/>
          <w:bCs/>
          <w:szCs w:val="20"/>
        </w:rPr>
        <w:t>SO 101 Cyklostezka Nový Bor – Chotovice</w:t>
      </w:r>
      <w:r>
        <w:rPr>
          <w:rFonts w:cs="Arial" w:ascii="Arial" w:hAnsi="Arial"/>
          <w:szCs w:val="20"/>
        </w:rPr>
        <w:t xml:space="preserve"> a dále </w:t>
      </w:r>
      <w:r>
        <w:rPr>
          <w:rFonts w:cs="Arial" w:ascii="Arial" w:hAnsi="Arial"/>
          <w:b/>
          <w:bCs/>
          <w:szCs w:val="20"/>
        </w:rPr>
        <w:t>SO 202 Lávka přes silnici I/9 u Amazonie</w:t>
      </w:r>
      <w:r>
        <w:rPr>
          <w:rFonts w:cs="Arial" w:ascii="Arial" w:hAnsi="Arial"/>
          <w:szCs w:val="20"/>
        </w:rPr>
        <w:t xml:space="preserve">, kterým dochází k mimoúrovňovému křížení silnice I/9. </w:t>
      </w:r>
    </w:p>
    <w:p>
      <w:pPr>
        <w:pStyle w:val="BodyText3"/>
        <w:ind w:left="360" w:hanging="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rFonts w:ascii="Arial" w:hAnsi="Arial" w:cs="Arial"/>
          <w:szCs w:val="20"/>
          <w:highlight w:val="yellow"/>
          <w:rPrChange w:id="0" w:author="Dušková Alena" w:date="2023-08-29T10:26:00Z">
            <w:rPr>
              <w:szCs w:val="20"/>
            </w:rPr>
          </w:rPrChange>
        </w:rPr>
        <w:t xml:space="preserve">Zahájení stavby </w:t>
      </w:r>
      <w:r>
        <w:rPr>
          <w:rFonts w:cs="Arial" w:ascii="Arial" w:hAnsi="Arial"/>
          <w:rFonts w:ascii="Arial" w:hAnsi="Arial" w:cs="Arial"/>
          <w:i/>
          <w:szCs w:val="20"/>
          <w:highlight w:val="yellow"/>
          <w:rPrChange w:id="0" w:author="Dušková Alena" w:date="2023-08-29T10:26:00Z">
            <w:rPr>
              <w:i/>
              <w:szCs w:val="20"/>
            </w:rPr>
          </w:rPrChange>
        </w:rPr>
        <w:t>se</w:t>
      </w:r>
      <w:r>
        <w:rPr>
          <w:rFonts w:cs="Arial" w:ascii="Arial" w:hAnsi="Arial"/>
          <w:rFonts w:ascii="Arial" w:hAnsi="Arial" w:cs="Arial"/>
          <w:szCs w:val="20"/>
          <w:highlight w:val="yellow"/>
          <w:rPrChange w:id="0" w:author="Dušková Alena" w:date="2023-08-29T10:26:00Z">
            <w:rPr>
              <w:szCs w:val="20"/>
            </w:rPr>
          </w:rPrChange>
        </w:rPr>
        <w:t xml:space="preserve"> předpokládá</w:t>
      </w:r>
      <w:r>
        <w:rPr>
          <w:rFonts w:cs="Arial" w:ascii="Arial" w:hAnsi="Arial"/>
          <w:rFonts w:ascii="Arial" w:hAnsi="Arial" w:cs="Arial"/>
          <w:b/>
          <w:szCs w:val="20"/>
          <w:highlight w:val="yellow"/>
          <w:rPrChange w:id="0" w:author="Dušková Alena" w:date="2023-08-29T10:26:00Z">
            <w:rPr>
              <w:b/>
              <w:szCs w:val="20"/>
            </w:rPr>
          </w:rPrChange>
        </w:rPr>
        <w:t xml:space="preserve"> </w:t>
      </w:r>
      <w:r>
        <w:rPr>
          <w:rFonts w:cs="Arial" w:ascii="Arial" w:hAnsi="Arial"/>
          <w:rFonts w:ascii="Arial" w:hAnsi="Arial" w:cs="Arial"/>
          <w:szCs w:val="20"/>
          <w:highlight w:val="yellow"/>
          <w:rPrChange w:id="0" w:author="Dušková Alena" w:date="2023-08-29T10:26:00Z">
            <w:rPr>
              <w:szCs w:val="20"/>
            </w:rPr>
          </w:rPrChange>
        </w:rPr>
        <w:t xml:space="preserve">na </w:t>
      </w:r>
      <w:del w:id="14" w:author="Dušková Alena" w:date="2023-08-29T10:39:00Z">
        <w:r>
          <w:rPr>
            <w:rFonts w:cs="Arial" w:ascii="Arial" w:hAnsi="Arial"/>
            <w:szCs w:val="20"/>
            <w:highlight w:val="yellow"/>
          </w:rPr>
          <w:delText>2</w:delText>
        </w:r>
      </w:del>
      <w:ins w:id="15" w:author="Dušková Alena" w:date="2023-08-29T10:39:00Z">
        <w:r>
          <w:rPr>
            <w:rFonts w:cs="Arial" w:ascii="Arial" w:hAnsi="Arial"/>
            <w:szCs w:val="20"/>
            <w:highlight w:val="yellow"/>
          </w:rPr>
          <w:t>1</w:t>
        </w:r>
      </w:ins>
      <w:r>
        <w:rPr>
          <w:rFonts w:cs="Arial" w:ascii="Arial" w:hAnsi="Arial"/>
          <w:rFonts w:ascii="Arial" w:hAnsi="Arial" w:cs="Arial"/>
          <w:szCs w:val="20"/>
          <w:highlight w:val="yellow"/>
          <w:rPrChange w:id="0" w:author="Dušková Alena" w:date="2023-08-29T10:26:00Z">
            <w:rPr>
              <w:szCs w:val="20"/>
            </w:rPr>
          </w:rPrChange>
        </w:rPr>
        <w:t xml:space="preserve">. pololetí roku </w:t>
      </w:r>
      <w:del w:id="17" w:author="Dušková Alena" w:date="2023-08-29T10:39:00Z">
        <w:r>
          <w:rPr>
            <w:rFonts w:cs="Arial" w:ascii="Arial" w:hAnsi="Arial"/>
            <w:szCs w:val="20"/>
            <w:highlight w:val="yellow"/>
          </w:rPr>
          <w:delText>2023</w:delText>
        </w:r>
      </w:del>
      <w:ins w:id="18" w:author="Dušková Alena" w:date="2023-08-29T10:39:00Z">
        <w:r>
          <w:rPr>
            <w:rFonts w:cs="Arial" w:ascii="Arial" w:hAnsi="Arial"/>
            <w:szCs w:val="20"/>
            <w:highlight w:val="yellow"/>
          </w:rPr>
          <w:t>2025</w:t>
        </w:r>
      </w:ins>
      <w:r>
        <w:rPr>
          <w:rFonts w:cs="Arial" w:ascii="Arial" w:hAnsi="Arial"/>
          <w:rFonts w:ascii="Arial" w:hAnsi="Arial" w:cs="Arial"/>
          <w:szCs w:val="20"/>
          <w:highlight w:val="yellow"/>
          <w:rPrChange w:id="0" w:author="Dušková Alena" w:date="2023-08-29T10:26:00Z">
            <w:rPr>
              <w:szCs w:val="20"/>
            </w:rPr>
          </w:rPrChange>
        </w:rPr>
        <w:t>.</w:t>
      </w:r>
    </w:p>
    <w:p>
      <w:pPr>
        <w:pStyle w:val="BodyText3"/>
        <w:ind w:left="360" w:hanging="0"/>
        <w:jc w:val="both"/>
        <w:rPr>
          <w:rFonts w:ascii="Arial" w:hAnsi="Arial" w:cs="Arial"/>
          <w:color w:val="FF0000"/>
          <w:szCs w:val="20"/>
        </w:rPr>
      </w:pPr>
      <w:r>
        <w:rPr>
          <w:rFonts w:cs="Arial" w:ascii="Arial" w:hAnsi="Arial"/>
          <w:szCs w:val="20"/>
        </w:rPr>
        <w:t xml:space="preserve">P.p.č. 2636/5 v k.ú. Nový Bor a p.č. 273/1 v k.ú. Chotovice u Nového Boru: </w:t>
      </w:r>
      <w:r>
        <w:rPr>
          <w:rFonts w:cs="Arial" w:ascii="Arial" w:hAnsi="Arial"/>
          <w:rFonts w:ascii="Arial" w:hAnsi="Arial" w:cs="Arial"/>
          <w:szCs w:val="20"/>
          <w:rPrChange w:id="0" w:author="Dušková Alena" w:date="2023-08-29T10:05:00Z">
            <w:rPr>
              <w:szCs w:val="20"/>
              <w:highlight w:val="yellow"/>
            </w:rPr>
          </w:rPrChange>
        </w:rPr>
        <w:t xml:space="preserve">trvalý zábor činí </w:t>
      </w:r>
      <w:del w:id="21" w:author="Dušková Alena" w:date="2023-08-17T09:06:00Z">
        <w:r>
          <w:rPr>
            <w:rFonts w:cs="Arial" w:ascii="Arial" w:hAnsi="Arial"/>
            <w:szCs w:val="20"/>
          </w:rPr>
          <w:delText>xxxx</w:delText>
        </w:r>
      </w:del>
      <w:ins w:id="22" w:author="Dušková Alena" w:date="2023-08-17T09:06:00Z">
        <w:r>
          <w:rPr>
            <w:rFonts w:cs="Arial" w:ascii="Arial" w:hAnsi="Arial"/>
            <w:szCs w:val="20"/>
          </w:rPr>
          <w:t>3019</w:t>
        </w:r>
      </w:ins>
      <w:ins w:id="23" w:author="Dušková Alena" w:date="2023-08-17T09:07:00Z">
        <w:r>
          <w:rPr>
            <w:rFonts w:cs="Arial" w:ascii="Arial" w:hAnsi="Arial"/>
            <w:szCs w:val="20"/>
          </w:rPr>
          <w:t xml:space="preserve"> </w:t>
        </w:r>
      </w:ins>
      <w:r>
        <w:rPr>
          <w:rFonts w:cs="Arial" w:ascii="Arial" w:hAnsi="Arial"/>
          <w:rFonts w:ascii="Arial" w:hAnsi="Arial" w:cs="Arial"/>
          <w:szCs w:val="20"/>
          <w:rPrChange w:id="0" w:author="Dušková Alena" w:date="2023-08-29T10:05:00Z">
            <w:rPr>
              <w:szCs w:val="20"/>
              <w:highlight w:val="yellow"/>
            </w:rPr>
          </w:rPrChange>
        </w:rPr>
        <w:t>m</w:t>
      </w:r>
      <w:r>
        <w:rPr>
          <w:rFonts w:cs="Arial" w:ascii="Arial" w:hAnsi="Arial"/>
          <w:rFonts w:ascii="Arial" w:hAnsi="Arial" w:cs="Arial"/>
          <w:szCs w:val="20"/>
          <w:vertAlign w:val="superscript"/>
          <w:rPrChange w:id="0" w:author="Dušková Alena" w:date="2023-08-29T10:05:00Z">
            <w:rPr>
              <w:vertAlign w:val="superscript"/>
              <w:szCs w:val="20"/>
              <w:highlight w:val="yellow"/>
            </w:rPr>
          </w:rPrChange>
        </w:rPr>
        <w:t>2</w:t>
      </w:r>
      <w:r>
        <w:rPr>
          <w:rFonts w:cs="Arial" w:ascii="Arial" w:hAnsi="Arial"/>
          <w:rFonts w:ascii="Arial" w:hAnsi="Arial" w:cs="Arial"/>
          <w:szCs w:val="20"/>
          <w:rPrChange w:id="0" w:author="Dušková Alena" w:date="2023-08-29T10:05:00Z">
            <w:rPr>
              <w:szCs w:val="20"/>
              <w:highlight w:val="yellow"/>
            </w:rPr>
          </w:rPrChange>
        </w:rPr>
        <w:t xml:space="preserve"> a dočasný zábor činí </w:t>
      </w:r>
      <w:del w:id="27" w:author="Dušková Alena" w:date="2023-08-17T09:06:00Z">
        <w:r>
          <w:rPr>
            <w:rFonts w:cs="Arial" w:ascii="Arial" w:hAnsi="Arial"/>
            <w:szCs w:val="20"/>
          </w:rPr>
          <w:delText xml:space="preserve">xxx </w:delText>
        </w:r>
      </w:del>
      <w:ins w:id="28" w:author="Dušková Alena" w:date="2023-08-17T09:06:00Z">
        <w:r>
          <w:rPr>
            <w:rFonts w:cs="Arial" w:ascii="Arial" w:hAnsi="Arial"/>
            <w:szCs w:val="20"/>
          </w:rPr>
          <w:t xml:space="preserve">2152 </w:t>
        </w:r>
      </w:ins>
      <w:r>
        <w:rPr>
          <w:rFonts w:cs="Arial" w:ascii="Arial" w:hAnsi="Arial"/>
          <w:rFonts w:ascii="Arial" w:hAnsi="Arial" w:cs="Arial"/>
          <w:szCs w:val="20"/>
          <w:rPrChange w:id="0" w:author="Dušková Alena" w:date="2023-08-29T10:05:00Z">
            <w:rPr>
              <w:szCs w:val="20"/>
              <w:highlight w:val="yellow"/>
            </w:rPr>
          </w:rPrChange>
        </w:rPr>
        <w:t>m</w:t>
      </w:r>
      <w:r>
        <w:rPr>
          <w:rFonts w:cs="Arial" w:ascii="Arial" w:hAnsi="Arial"/>
          <w:rFonts w:ascii="Arial" w:hAnsi="Arial" w:cs="Arial"/>
          <w:szCs w:val="20"/>
          <w:vertAlign w:val="superscript"/>
          <w:rPrChange w:id="0" w:author="Dušková Alena" w:date="2023-08-29T10:05:00Z">
            <w:rPr>
              <w:vertAlign w:val="superscript"/>
              <w:szCs w:val="20"/>
              <w:highlight w:val="yellow"/>
            </w:rPr>
          </w:rPrChange>
        </w:rPr>
        <w:t>2.</w:t>
      </w:r>
    </w:p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ind w:left="360" w:hanging="36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3.</w:t>
        <w:tab/>
        <w:t>Pro účel stavebního řízení vlastník podpisem této smlouvy uděluje stavebníkovi souhlas k umístění a k provedení stavby na dotčené nemovitosti, a to v rozsahu dle přiložené situace (snímku katastrální mapy, plánu, nákresu, geometrického plán</w:t>
      </w:r>
      <w:bookmarkStart w:id="0" w:name="_GoBack"/>
      <w:bookmarkEnd w:id="0"/>
      <w:r>
        <w:rPr>
          <w:rFonts w:cs="Arial"/>
          <w:sz w:val="20"/>
          <w:szCs w:val="20"/>
        </w:rPr>
        <w:t>u),</w:t>
      </w:r>
      <w:r>
        <w:rPr>
          <w:rFonts w:cs="Arial"/>
          <w:i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jenž je nedílnou součástí této smlouvy a tvoří její přílohu. Souhlas vlastníka dle předchozí věty se rovněž vztahuje na nezbytný vstup a vjezd stavebníka, popřípadě jím prokazatelně pověřených třetích osob, na dotčenou nemovitost a to pouze v souvislosti s činěním úkonů souvisejících s přípravou stavby, její realizací a jejím uvedením do provozu.</w:t>
      </w:r>
    </w:p>
    <w:p>
      <w:pPr>
        <w:pStyle w:val="Normal"/>
        <w:jc w:val="both"/>
        <w:rPr>
          <w:rFonts w:cs="Arial"/>
          <w:i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</w:r>
    </w:p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jc w:val="center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IV.</w:t>
      </w:r>
    </w:p>
    <w:p>
      <w:pPr>
        <w:pStyle w:val="Normal"/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Práva a povinnosti smluvních stran</w:t>
      </w:r>
    </w:p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ind w:left="360" w:hanging="36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1.</w:t>
        <w:tab/>
        <w:t>Stavebník (</w:t>
      </w:r>
      <w:r>
        <w:rPr>
          <w:rStyle w:val="Text10"/>
          <w:szCs w:val="20"/>
        </w:rPr>
        <w:t xml:space="preserve">stavebníkem zmocněný zástupce) se </w:t>
      </w:r>
      <w:r>
        <w:rPr>
          <w:rFonts w:cs="Arial"/>
          <w:sz w:val="20"/>
          <w:szCs w:val="20"/>
        </w:rPr>
        <w:t xml:space="preserve">zavazuje, že na dotčené nemovitosti bude do vlastnických práv a oprávněných zájmů vlastníka zasahovat pouze v nezbytné míře a bude si počínat tak, aby na majetku vlastníka nedocházelo ke škodám. Dojde-li přesto stavebníkem, případně jím pověřenými třetími osobami, k zásahu do dotčené nemovitosti nad smluvně sjednaný rámec, případně ke vzniku škod na majetku vlastníka, zavazuje se stavebník pro takový případ k neprodlenému uvedení dotčené nemovitosti do řádného stavu a ve vztahu ke škodám na majetku k neprodlené finanční náhradě. Tuto finanční náhradu určí vlastník, který také vystaví příslušnou fakturu k její úhradě s termínem splatnosti do 30 dnů. Stavebník se zavazuje tuto fakturu ve stanoveném termínu uhradit. Stavebník se rovněž zavazuje k tomu, že vlastníkovi bude své vstupy na dotčenou nemovitost bezprostředně oznamovat, případně zajistí, aby tak činily i jím pověřené osoby. </w:t>
      </w:r>
    </w:p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BodyText3"/>
        <w:numPr>
          <w:ilvl w:val="0"/>
          <w:numId w:val="8"/>
        </w:numPr>
        <w:tabs>
          <w:tab w:val="clear" w:pos="708"/>
          <w:tab w:val="left" w:pos="709" w:leader="none"/>
        </w:tabs>
        <w:jc w:val="both"/>
        <w:rPr>
          <w:rFonts w:ascii="Arial" w:hAnsi="Arial" w:cs="Arial"/>
          <w:i/>
          <w:i/>
          <w:szCs w:val="20"/>
        </w:rPr>
      </w:pPr>
      <w:r>
        <w:rPr>
          <w:rFonts w:cs="Arial" w:ascii="Arial" w:hAnsi="Arial"/>
          <w:szCs w:val="20"/>
        </w:rPr>
        <w:t xml:space="preserve">Vlastník rovněž uděluje stavebníkovi souhlas k tomu, aby stejnopis této smlouvy použil při správním řízení před příslušným stavebním úřadem, jako doklad o vyjádření jeho souhlasu s provedením stavby na dotčené nemovitosti. Stavebník se zavazuje, že dodrží podmínky uvedené ve vyjádření vydané vlastníkem ke stavebnímu řízení pod </w:t>
      </w:r>
      <w:r>
        <w:rPr>
          <w:rFonts w:cs="Arial" w:ascii="Arial" w:hAnsi="Arial"/>
          <w:color w:val="000000" w:themeColor="text1"/>
          <w:szCs w:val="20"/>
        </w:rPr>
        <w:t xml:space="preserve">zn. RSD-40660/2023-2 </w:t>
      </w:r>
      <w:r>
        <w:rPr>
          <w:rFonts w:cs="Arial" w:ascii="Arial" w:hAnsi="Arial"/>
          <w:i/>
          <w:szCs w:val="20"/>
        </w:rPr>
        <w:t xml:space="preserve">ze </w:t>
      </w:r>
      <w:r>
        <w:rPr>
          <w:rFonts w:cs="Arial" w:ascii="Arial" w:hAnsi="Arial"/>
          <w:szCs w:val="20"/>
        </w:rPr>
        <w:t xml:space="preserve">dne 23.5.2023. </w:t>
      </w:r>
    </w:p>
    <w:p>
      <w:pPr>
        <w:pStyle w:val="BodyText3"/>
        <w:tabs>
          <w:tab w:val="clear" w:pos="708"/>
          <w:tab w:val="left" w:pos="709" w:leader="none"/>
        </w:tabs>
        <w:ind w:left="360" w:hanging="0"/>
        <w:jc w:val="both"/>
        <w:rPr>
          <w:rFonts w:ascii="Arial" w:hAnsi="Arial" w:cs="Arial"/>
          <w:i/>
          <w:i/>
          <w:szCs w:val="20"/>
        </w:rPr>
      </w:pPr>
      <w:r>
        <w:rPr>
          <w:rFonts w:cs="Arial" w:ascii="Arial" w:hAnsi="Arial"/>
          <w:i/>
          <w:szCs w:val="20"/>
        </w:rPr>
      </w:r>
    </w:p>
    <w:p>
      <w:pPr>
        <w:pStyle w:val="BodyText3"/>
        <w:numPr>
          <w:ilvl w:val="0"/>
          <w:numId w:val="2"/>
        </w:numPr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  <w:u w:val="single"/>
        </w:rPr>
        <w:t>V případě trvalého záboru bude pozemek pod cyklostezkou majetkoprávně vypořádán</w:t>
      </w:r>
      <w:r>
        <w:rPr>
          <w:rFonts w:cs="Arial" w:ascii="Arial" w:hAnsi="Arial"/>
          <w:i/>
          <w:szCs w:val="20"/>
        </w:rPr>
        <w:t xml:space="preserve"> – </w:t>
      </w:r>
      <w:r>
        <w:rPr>
          <w:rFonts w:cs="Arial" w:ascii="Arial" w:hAnsi="Arial"/>
          <w:szCs w:val="20"/>
        </w:rPr>
        <w:t xml:space="preserve">stavebník se zavazuje vyhotovit oddělovací geometrický plán na vybudovanou cyklostezku a pozemek pod stavbou </w:t>
      </w:r>
      <w:del w:id="31" w:author="Dušková Alena" w:date="2023-08-14T06:55:00Z">
        <w:r>
          <w:rPr>
            <w:rFonts w:cs="Arial" w:ascii="Arial" w:hAnsi="Arial"/>
            <w:szCs w:val="20"/>
          </w:rPr>
          <w:delText xml:space="preserve">chodníku </w:delText>
        </w:r>
      </w:del>
      <w:r>
        <w:rPr>
          <w:rFonts w:cs="Arial" w:ascii="Arial" w:hAnsi="Arial"/>
          <w:szCs w:val="20"/>
        </w:rPr>
        <w:t>cyklostezky bude předán Úřadu státu pro zastupování ve věcech majetkových.</w:t>
      </w:r>
    </w:p>
    <w:p>
      <w:pPr>
        <w:pStyle w:val="BodyText3"/>
        <w:ind w:left="360" w:hanging="36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 </w:t>
      </w:r>
    </w:p>
    <w:p>
      <w:pPr>
        <w:pStyle w:val="BodyText3"/>
        <w:ind w:left="360" w:hanging="36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4.   Po vydání územního souhlasu a před zahájením stavebních prací, pokud bude zapotřebí, požádá stavebník příslušný silniční správní úřad </w:t>
      </w:r>
      <w:r>
        <w:rPr>
          <w:rFonts w:cs="Arial" w:ascii="Arial" w:hAnsi="Arial"/>
          <w:szCs w:val="20"/>
          <w:u w:val="single"/>
        </w:rPr>
        <w:t xml:space="preserve">o vydání rozhodnutí na zvláštní užívání – provedení stavebních prací při umisťování stavby </w:t>
      </w:r>
      <w:r>
        <w:rPr>
          <w:rFonts w:cs="Arial" w:ascii="Arial" w:hAnsi="Arial"/>
          <w:szCs w:val="20"/>
        </w:rPr>
        <w:t xml:space="preserve"> (dle ustanovení § 25 odst. (6), písm. c) bod 3., případně na uzavírku (dle ustanovení § 24 zákona č. 13/1997 Sb., o pozemních komunikacích. </w:t>
        <w:br/>
      </w:r>
    </w:p>
    <w:p>
      <w:pPr>
        <w:pStyle w:val="BodyText3"/>
        <w:ind w:left="360" w:hanging="36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</w:r>
    </w:p>
    <w:p>
      <w:pPr>
        <w:pStyle w:val="BodyText3"/>
        <w:ind w:left="720" w:hanging="720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</w:r>
    </w:p>
    <w:p>
      <w:pPr>
        <w:pStyle w:val="Normal"/>
        <w:jc w:val="center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V.</w:t>
      </w:r>
    </w:p>
    <w:p>
      <w:pPr>
        <w:pStyle w:val="Normal"/>
        <w:jc w:val="center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Společná a závěrečná ustanovení</w:t>
      </w:r>
    </w:p>
    <w:p>
      <w:pPr>
        <w:pStyle w:val="Normal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BodyText3"/>
        <w:ind w:left="360" w:hanging="36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>1.</w:t>
        <w:tab/>
        <w:t>Vlastník se zavazuje, že v případě, že bude v době od uzavření této smlouvy do realizace stavby převádět dotčenou nemovitost, převede na jejího nabyvatele současně též v plném rozsahu závazek plynoucí z této smlouvy. Pokud tak neučiní, odpovídá za veškeré škody a další náklady vzniklé stavebníku při realizaci stavby na dotčené nemovitosti dle této smlouvy.</w:t>
      </w:r>
    </w:p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ind w:left="360" w:hanging="360"/>
        <w:jc w:val="both"/>
        <w:rPr>
          <w:rStyle w:val="Text10"/>
        </w:rPr>
      </w:pPr>
      <w:r>
        <w:rPr>
          <w:rStyle w:val="Text10"/>
          <w:szCs w:val="20"/>
        </w:rPr>
        <w:t>2.</w:t>
        <w:tab/>
        <w:t>Práva a povinnosti vyplývající z této smlouvy přecházejí na právní nástupce obou smluvních stran. Smluvní strany se zavazují svého právního nástupce seznámit s obsahem této smlouvy.</w:t>
      </w:r>
    </w:p>
    <w:p>
      <w:pPr>
        <w:pStyle w:val="Normal"/>
        <w:ind w:left="360" w:hanging="360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ind w:left="360" w:hanging="360"/>
        <w:jc w:val="both"/>
        <w:rPr>
          <w:rStyle w:val="Text10"/>
          <w:szCs w:val="20"/>
        </w:rPr>
      </w:pPr>
      <w:r>
        <w:rPr>
          <w:rStyle w:val="Text10"/>
          <w:szCs w:val="20"/>
        </w:rPr>
        <w:t xml:space="preserve">3. </w:t>
        <w:tab/>
        <w:t xml:space="preserve">Smlouva má celkem 3 strany, jednu přílohu a je vyhotovena ve třech stejnopisech, z nichž jeden stejnopis obdrží vlastník a dva stejnopisy stavebník. </w:t>
      </w:r>
    </w:p>
    <w:p>
      <w:pPr>
        <w:pStyle w:val="Normal"/>
        <w:ind w:left="360" w:hanging="360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ind w:left="360" w:hanging="360"/>
        <w:jc w:val="both"/>
        <w:rPr>
          <w:rStyle w:val="Text10"/>
          <w:szCs w:val="20"/>
        </w:rPr>
      </w:pPr>
      <w:r>
        <w:rPr>
          <w:rStyle w:val="Text10"/>
          <w:szCs w:val="20"/>
        </w:rPr>
        <w:t>4.</w:t>
        <w:tab/>
        <w:t>Změny a doplňky této smlouvy jsou možné pouze formou číslovaných písemných dodatků podepsaných oběma smluvními stranami. Písemná forma je nezbytná i pro právní úkony směřující ke zrušení této smlouvy.</w:t>
      </w:r>
    </w:p>
    <w:p>
      <w:pPr>
        <w:pStyle w:val="Normal"/>
        <w:ind w:left="360" w:hanging="360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ind w:left="360" w:hanging="360"/>
        <w:jc w:val="both"/>
        <w:rPr>
          <w:rStyle w:val="Text10"/>
          <w:szCs w:val="20"/>
        </w:rPr>
      </w:pPr>
      <w:r>
        <w:rPr>
          <w:rStyle w:val="Text10"/>
          <w:szCs w:val="20"/>
        </w:rPr>
        <w:t>5.</w:t>
        <w:tab/>
        <w:t xml:space="preserve">Od této smlouvy lze odstoupit v případě, že do 3 let od uzavření této smlouvy: </w:t>
      </w:r>
    </w:p>
    <w:p>
      <w:pPr>
        <w:pStyle w:val="Normal"/>
        <w:numPr>
          <w:ilvl w:val="0"/>
          <w:numId w:val="9"/>
        </w:numPr>
        <w:jc w:val="both"/>
        <w:rPr>
          <w:rStyle w:val="Text10"/>
          <w:szCs w:val="20"/>
        </w:rPr>
      </w:pPr>
      <w:r>
        <w:rPr>
          <w:rStyle w:val="Text10"/>
          <w:szCs w:val="20"/>
        </w:rPr>
        <w:t xml:space="preserve">nedojde stavbou  k omezení dotčené nemovitosti, </w:t>
      </w:r>
    </w:p>
    <w:p>
      <w:pPr>
        <w:pStyle w:val="Normal"/>
        <w:numPr>
          <w:ilvl w:val="0"/>
          <w:numId w:val="3"/>
        </w:numPr>
        <w:jc w:val="both"/>
        <w:rPr>
          <w:rStyle w:val="Text10"/>
          <w:szCs w:val="20"/>
        </w:rPr>
      </w:pPr>
      <w:r>
        <w:rPr>
          <w:rStyle w:val="Text10"/>
          <w:szCs w:val="20"/>
        </w:rPr>
        <w:t xml:space="preserve">nedojde k realizaci stavby </w:t>
      </w:r>
    </w:p>
    <w:p>
      <w:pPr>
        <w:pStyle w:val="Normal"/>
        <w:numPr>
          <w:ilvl w:val="0"/>
          <w:numId w:val="3"/>
        </w:numPr>
        <w:jc w:val="both"/>
        <w:rPr>
          <w:rStyle w:val="Text10"/>
          <w:szCs w:val="20"/>
        </w:rPr>
      </w:pPr>
      <w:r>
        <w:rPr>
          <w:rStyle w:val="Text10"/>
          <w:szCs w:val="20"/>
        </w:rPr>
        <w:t>stavebník porušil nebo porušuje ujednání vyplývající z této smlouvy a byl na toto své jednání vlastníkem upozorněn.</w:t>
      </w:r>
    </w:p>
    <w:p>
      <w:pPr>
        <w:pStyle w:val="Normal"/>
        <w:ind w:left="350" w:hanging="350"/>
        <w:jc w:val="both"/>
        <w:rPr>
          <w:rStyle w:val="Text10"/>
          <w:szCs w:val="20"/>
        </w:rPr>
      </w:pPr>
      <w:r>
        <w:rPr>
          <w:rStyle w:val="Text10"/>
          <w:szCs w:val="20"/>
        </w:rPr>
        <w:t xml:space="preserve">     </w:t>
      </w:r>
      <w:r>
        <w:rPr>
          <w:rStyle w:val="Text10"/>
          <w:szCs w:val="20"/>
        </w:rPr>
        <w:t>Ve všech těchto případech je odstoupení účinné dnem doručení tohoto právního úkonu druhé smluvní straně. Pro takový případ (písm.c) je stavebník povinen stavbu odstranit a uvést dotčenou nemovitost do původního stavu.</w:t>
      </w:r>
    </w:p>
    <w:p>
      <w:pPr>
        <w:pStyle w:val="Normal"/>
        <w:ind w:left="360" w:hanging="360"/>
        <w:rPr>
          <w:rStyle w:val="Text10"/>
          <w:szCs w:val="20"/>
        </w:rPr>
      </w:pPr>
      <w:r>
        <w:rPr>
          <w:rStyle w:val="Text10"/>
          <w:szCs w:val="20"/>
        </w:rPr>
        <w:tab/>
      </w:r>
    </w:p>
    <w:p>
      <w:pPr>
        <w:pStyle w:val="Normal"/>
        <w:ind w:left="360" w:hanging="360"/>
        <w:jc w:val="both"/>
        <w:rPr>
          <w:rStyle w:val="Text10"/>
          <w:szCs w:val="20"/>
        </w:rPr>
      </w:pPr>
      <w:r>
        <w:rPr>
          <w:rStyle w:val="Text10"/>
          <w:szCs w:val="20"/>
        </w:rPr>
        <w:t xml:space="preserve">6. </w:t>
        <w:tab/>
        <w:t>Smluvní strany prohlašují, že tato smlouva je projevem jejich svobodné, vážné, určité a  srozumitelné vůle, že ji uzavírají dobrovolně, na důkaz čehož připojují své podpisy.</w:t>
      </w:r>
    </w:p>
    <w:p>
      <w:pPr>
        <w:pStyle w:val="Normal"/>
        <w:ind w:left="360" w:hanging="360"/>
        <w:jc w:val="both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ind w:left="360" w:hanging="360"/>
        <w:jc w:val="both"/>
        <w:rPr>
          <w:rStyle w:val="Text10"/>
          <w:color w:val="FF0000"/>
        </w:rPr>
      </w:pPr>
      <w:r>
        <w:rPr>
          <w:rStyle w:val="Text10"/>
          <w:color w:val="FF0000"/>
          <w:szCs w:val="20"/>
        </w:rPr>
        <w:t xml:space="preserve">7. Tato smlouva byla schválena </w:t>
      </w:r>
      <w:del w:id="32" w:author="Dušková Alena" w:date="2023-08-29T10:05:00Z">
        <w:r>
          <w:rPr>
            <w:rStyle w:val="Text10"/>
            <w:color w:val="FF0000"/>
            <w:szCs w:val="20"/>
          </w:rPr>
          <w:delText xml:space="preserve">Zastupitelstvem </w:delText>
        </w:r>
      </w:del>
      <w:ins w:id="33" w:author="Dušková Alena" w:date="2023-08-29T10:05:00Z">
        <w:r>
          <w:rPr>
            <w:rStyle w:val="Text10"/>
            <w:color w:val="FF0000"/>
            <w:szCs w:val="20"/>
          </w:rPr>
          <w:t>Radou</w:t>
        </w:r>
      </w:ins>
      <w:del w:id="34" w:author="Dušková Alena" w:date="2023-08-29T10:05:00Z">
        <w:r>
          <w:rPr>
            <w:rStyle w:val="Text10"/>
            <w:color w:val="FF0000"/>
            <w:szCs w:val="20"/>
          </w:rPr>
          <w:delText>M</w:delText>
        </w:r>
      </w:del>
      <w:ins w:id="35" w:author="Dušková Alena" w:date="2023-08-29T10:05:00Z">
        <w:r>
          <w:rPr>
            <w:rStyle w:val="Text10"/>
            <w:color w:val="FF0000"/>
            <w:szCs w:val="20"/>
          </w:rPr>
          <w:t xml:space="preserve"> m</w:t>
        </w:r>
      </w:ins>
      <w:r>
        <w:rPr>
          <w:rStyle w:val="Text10"/>
          <w:color w:val="FF0000"/>
          <w:szCs w:val="20"/>
        </w:rPr>
        <w:t>ěsta Nový Bor dne ……………….. pod č.j. ……………….</w:t>
      </w:r>
    </w:p>
    <w:p>
      <w:pPr>
        <w:pStyle w:val="Normal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ind w:left="360" w:hanging="360"/>
        <w:jc w:val="both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rPr>
          <w:rStyle w:val="Text10"/>
          <w:i/>
          <w:i/>
          <w:szCs w:val="20"/>
        </w:rPr>
      </w:pPr>
      <w:r>
        <w:rPr>
          <w:rStyle w:val="Text10"/>
          <w:szCs w:val="20"/>
        </w:rPr>
        <w:t>Příloha: situace</w:t>
      </w:r>
      <w:r>
        <w:rPr>
          <w:rFonts w:cs="Arial"/>
          <w:sz w:val="20"/>
          <w:szCs w:val="20"/>
        </w:rPr>
        <w:t xml:space="preserve"> </w:t>
      </w:r>
    </w:p>
    <w:p>
      <w:pPr>
        <w:pStyle w:val="Normal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rPr>
          <w:rStyle w:val="Text10"/>
          <w:szCs w:val="20"/>
        </w:rPr>
      </w:pPr>
      <w:r>
        <w:rPr>
          <w:rStyle w:val="Text10"/>
          <w:szCs w:val="20"/>
        </w:rPr>
        <w:t xml:space="preserve">                  </w:t>
      </w:r>
      <w:r>
        <w:rPr>
          <w:rStyle w:val="Text10"/>
          <w:szCs w:val="20"/>
        </w:rPr>
        <w:t xml:space="preserve">Za vlastníka:                                                                           Za stavebníka: </w:t>
      </w:r>
    </w:p>
    <w:p>
      <w:pPr>
        <w:pStyle w:val="Normal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rPr>
          <w:rStyle w:val="Text10"/>
          <w:szCs w:val="20"/>
        </w:rPr>
      </w:pPr>
      <w:r>
        <w:rPr>
          <w:rStyle w:val="Text10"/>
          <w:szCs w:val="20"/>
        </w:rPr>
        <w:t>V Liberci dne………………….                                                   V ………………… dne……………….</w:t>
      </w:r>
    </w:p>
    <w:p>
      <w:pPr>
        <w:pStyle w:val="Normal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rPr>
          <w:rStyle w:val="Text10"/>
          <w:szCs w:val="20"/>
        </w:rPr>
      </w:pPr>
      <w:r>
        <w:rPr>
          <w:rStyle w:val="Text10"/>
          <w:szCs w:val="20"/>
        </w:rPr>
        <w:t xml:space="preserve">                                                                                                         </w:t>
      </w:r>
    </w:p>
    <w:p>
      <w:pPr>
        <w:pStyle w:val="Normal"/>
        <w:rPr/>
      </w:pPr>
      <w:r>
        <w:rPr>
          <w:rStyle w:val="Text10"/>
          <w:szCs w:val="20"/>
        </w:rPr>
        <w:t xml:space="preserve">  ………………………………………</w:t>
      </w:r>
      <w:r>
        <w:rPr>
          <w:rStyle w:val="Text10"/>
          <w:szCs w:val="20"/>
        </w:rPr>
        <w:t>..                                          …………………………………………   Ředitelství silnic a dálnic ČR</w:t>
      </w:r>
      <w:r>
        <w:rPr>
          <w:rFonts w:cs="Arial"/>
          <w:b/>
          <w:sz w:val="20"/>
          <w:szCs w:val="20"/>
        </w:rPr>
        <w:tab/>
        <w:tab/>
        <w:tab/>
        <w:tab/>
        <w:tab/>
        <w:t>Město Nový Bor</w:t>
      </w:r>
    </w:p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Ing. Jan Wohlmuth</w:t>
        <w:tab/>
        <w:tab/>
        <w:tab/>
        <w:tab/>
        <w:tab/>
        <w:t xml:space="preserve">           </w:t>
        <w:tab/>
        <w:t xml:space="preserve">Ing. Jaromír Dvořák </w:t>
        <w:br/>
      </w:r>
      <w:r>
        <w:rPr>
          <w:rFonts w:cs="Arial"/>
          <w:sz w:val="20"/>
          <w:szCs w:val="20"/>
        </w:rPr>
        <w:t>ředitel ŘSD ČR, Správa Liberec</w:t>
        <w:tab/>
        <w:tab/>
        <w:tab/>
        <w:tab/>
        <w:t xml:space="preserve"> </w:t>
        <w:tab/>
        <w:t>starosta města</w:t>
      </w:r>
    </w:p>
    <w:p>
      <w:pPr>
        <w:pStyle w:val="Normal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comment w:id="0" w:author="Dušková Alena" w:date="2023-08-17T08:07:00Z" w:initials="DA">
    <w:p>
      <w:r>
        <w:rPr>
          <w:rFonts w:ascii="Liberation Serif" w:hAnsi="Liberation Serif" w:eastAsia="Segoe UI" w:cs="Tahoma"/>
          <w:sz w:val="24"/>
          <w:lang w:val="en-US" w:eastAsia="en-US" w:bidi="en-US"/>
        </w:rPr>
        <w:t xml:space="preserve">V době uzavření smlouvy budeme již mít povolení? 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/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73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9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9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tabs>
          <w:tab w:val="num" w:pos="0"/>
        </w:tabs>
        <w:ind w:left="1395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1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3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5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27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99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1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3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55" w:hanging="18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1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3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10"/>
  <w:trackRevision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a2d26"/>
    <w:pPr>
      <w:widowControl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auto"/>
      <w:kern w:val="0"/>
      <w:sz w:val="22"/>
      <w:szCs w:val="24"/>
      <w:lang w:eastAsia="cs-CZ" w:val="cs-CZ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zevChar" w:customStyle="1">
    <w:name w:val="Název Char"/>
    <w:basedOn w:val="DefaultParagraphFont"/>
    <w:qFormat/>
    <w:rsid w:val="00aa2d26"/>
    <w:rPr>
      <w:rFonts w:ascii="Arial" w:hAnsi="Arial" w:eastAsia="Times New Roman" w:cs="Times New Roman"/>
      <w:b/>
      <w:szCs w:val="24"/>
      <w:lang w:eastAsia="cs-CZ"/>
    </w:rPr>
  </w:style>
  <w:style w:type="character" w:styleId="Zkladntext3Char" w:customStyle="1">
    <w:name w:val="Základní text 3 Char"/>
    <w:basedOn w:val="DefaultParagraphFont"/>
    <w:link w:val="BodyText3"/>
    <w:semiHidden/>
    <w:qFormat/>
    <w:rsid w:val="00aa2d26"/>
    <w:rPr>
      <w:rFonts w:ascii="Tahoma" w:hAnsi="Tahoma" w:eastAsia="Times New Roman" w:cs="Tahoma"/>
      <w:sz w:val="20"/>
      <w:szCs w:val="24"/>
      <w:lang w:eastAsia="cs-CZ"/>
    </w:rPr>
  </w:style>
  <w:style w:type="character" w:styleId="Text10" w:customStyle="1">
    <w:name w:val="Text10"/>
    <w:qFormat/>
    <w:rsid w:val="00aa2d26"/>
    <w:rPr>
      <w:rFonts w:ascii="Arial" w:hAnsi="Arial" w:cs="Arial"/>
      <w:sz w:val="20"/>
    </w:rPr>
  </w:style>
  <w:style w:type="character" w:styleId="TextbublinyChar" w:customStyle="1">
    <w:name w:val="Text bubliny Char"/>
    <w:basedOn w:val="DefaultParagraphFont"/>
    <w:link w:val="BalloonText"/>
    <w:uiPriority w:val="99"/>
    <w:semiHidden/>
    <w:qFormat/>
    <w:rsid w:val="00d76713"/>
    <w:rPr>
      <w:rFonts w:ascii="Segoe UI" w:hAnsi="Segoe UI" w:eastAsia="Times New Roman" w:cs="Segoe UI"/>
      <w:sz w:val="18"/>
      <w:szCs w:val="18"/>
      <w:lang w:eastAsia="cs-CZ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76713"/>
    <w:rPr>
      <w:sz w:val="16"/>
      <w:szCs w:val="16"/>
    </w:rPr>
  </w:style>
  <w:style w:type="character" w:styleId="TextkomenteChar" w:customStyle="1">
    <w:name w:val="Text komentáře Char"/>
    <w:basedOn w:val="DefaultParagraphFont"/>
    <w:link w:val="Annotationtext"/>
    <w:uiPriority w:val="99"/>
    <w:semiHidden/>
    <w:qFormat/>
    <w:rsid w:val="00d76713"/>
    <w:rPr>
      <w:rFonts w:ascii="Arial" w:hAnsi="Arial" w:eastAsia="Times New Roman" w:cs="Times New Roman"/>
      <w:sz w:val="20"/>
      <w:szCs w:val="20"/>
      <w:lang w:eastAsia="cs-CZ"/>
    </w:rPr>
  </w:style>
  <w:style w:type="character" w:styleId="PedmtkomenteChar" w:customStyle="1">
    <w:name w:val="Předmět komentáře Char"/>
    <w:basedOn w:val="TextkomenteChar"/>
    <w:link w:val="Annotationsubject"/>
    <w:uiPriority w:val="99"/>
    <w:semiHidden/>
    <w:qFormat/>
    <w:rsid w:val="00d76713"/>
    <w:rPr>
      <w:rFonts w:ascii="Arial" w:hAnsi="Arial" w:eastAsia="Times New Roman" w:cs="Times New Roman"/>
      <w:b/>
      <w:bCs/>
      <w:sz w:val="20"/>
      <w:szCs w:val="20"/>
      <w:lang w:eastAsia="cs-CZ"/>
    </w:rPr>
  </w:style>
  <w:style w:type="character" w:styleId="Slovndk">
    <w:name w:val="Číslování řádků"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zev">
    <w:name w:val="Title"/>
    <w:basedOn w:val="Normal"/>
    <w:link w:val="NzevChar"/>
    <w:qFormat/>
    <w:rsid w:val="00aa2d26"/>
    <w:pPr>
      <w:jc w:val="center"/>
    </w:pPr>
    <w:rPr>
      <w:b/>
    </w:rPr>
  </w:style>
  <w:style w:type="paragraph" w:styleId="BodyText3">
    <w:name w:val="Body Text 3"/>
    <w:basedOn w:val="Normal"/>
    <w:link w:val="Zkladntext3Char"/>
    <w:semiHidden/>
    <w:unhideWhenUsed/>
    <w:qFormat/>
    <w:rsid w:val="00aa2d26"/>
    <w:pPr/>
    <w:rPr>
      <w:rFonts w:ascii="Tahoma" w:hAnsi="Tahoma" w:cs="Tahoma"/>
      <w:sz w:val="20"/>
    </w:rPr>
  </w:style>
  <w:style w:type="paragraph" w:styleId="ListParagraph">
    <w:name w:val="List Paragraph"/>
    <w:basedOn w:val="Normal"/>
    <w:uiPriority w:val="34"/>
    <w:qFormat/>
    <w:rsid w:val="00012f31"/>
    <w:pPr>
      <w:spacing w:before="0" w:after="0"/>
      <w:ind w:left="720" w:hanging="0"/>
      <w:contextualSpacing/>
    </w:pPr>
    <w:rPr/>
  </w:style>
  <w:style w:type="paragraph" w:styleId="ListBullet">
    <w:name w:val="List Bullet"/>
    <w:basedOn w:val="Normal"/>
    <w:uiPriority w:val="99"/>
    <w:unhideWhenUsed/>
    <w:qFormat/>
    <w:rsid w:val="00012f31"/>
    <w:pPr>
      <w:numPr>
        <w:ilvl w:val="0"/>
        <w:numId w:val="5"/>
      </w:numPr>
      <w:spacing w:before="0" w:after="0"/>
      <w:contextualSpacing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d76713"/>
    <w:pPr/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xtkomenteChar"/>
    <w:uiPriority w:val="99"/>
    <w:semiHidden/>
    <w:unhideWhenUsed/>
    <w:qFormat/>
    <w:rsid w:val="00d76713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edmtkomenteChar"/>
    <w:uiPriority w:val="99"/>
    <w:semiHidden/>
    <w:unhideWhenUsed/>
    <w:qFormat/>
    <w:rsid w:val="00d76713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Application>LibreOffice/7.3.2.2$Windows_X86_64 LibreOffice_project/49f2b1bff42cfccbd8f788c8dc32c1c309559be0</Application>
  <AppVersion>15.0000</AppVersion>
  <Pages>3</Pages>
  <Words>1059</Words>
  <Characters>5950</Characters>
  <CharactersWithSpaces>7417</CharactersWithSpaces>
  <Paragraphs>61</Paragraphs>
  <Company>Ředitelství silnic a dálnic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2023-08-29T08:08:00Z</dcterms:created>
  <dc:creator>Marková Jana</dc:creator>
  <dc:description/>
  <dc:language>cs-CZ</dc:language>
  <cp:lastModifiedBy>Dušková Alena</cp:lastModifiedBy>
  <cp:lastPrinted>2023-07-13T14:18:00Z</cp:lastPrinted>
  <dcterms:modified xsi:type="dcterms:W3CDTF">2023-08-29T08:41:00Z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